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4C78F56D" w:rsidR="002A351E" w:rsidRPr="00374953" w:rsidRDefault="009027F8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ins w:id="0" w:author="JJ Nelson" w:date="2023-06-13T13:05:00Z">
              <w:r>
                <w:rPr>
                  <w:rFonts w:asciiTheme="minorHAnsi" w:hAnsiTheme="minorHAnsi" w:cstheme="minorHAnsi"/>
                  <w:b/>
                  <w:i/>
                  <w:sz w:val="28"/>
                  <w:szCs w:val="28"/>
                </w:rPr>
                <w:t>Delta Dental Plan of Indiana, Inc.</w:t>
              </w:r>
            </w:ins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3ADA17A0" w:rsidR="00737375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B6A6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4309974F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B6A6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48B1A90B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B6A6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1B3D5FCA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B6A6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55A1C44E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B6A6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6D7F07E5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B6A6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7DE882FA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B6A6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3B06EDEC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B6A6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519016B3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B6A6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2D05CB4" w:rsidR="00737375" w:rsidRPr="00374953" w:rsidRDefault="0000000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B6A6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C4200E" w:rsidRPr="00374953" w14:paraId="31A5C4EC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B1704" w14:textId="03A1A0CD" w:rsidR="00C4200E" w:rsidRPr="00C4200E" w:rsidRDefault="00C4200E" w:rsidP="00C4200E">
            <w:pPr>
              <w:tabs>
                <w:tab w:val="left" w:pos="360"/>
              </w:tabs>
              <w:rPr>
                <w:rFonts w:asciiTheme="minorHAnsi" w:hAnsiTheme="minorHAnsi" w:cstheme="minorHAnsi"/>
                <w:color w:val="FF0000"/>
              </w:rPr>
            </w:pPr>
            <w:r w:rsidRPr="00C4200E">
              <w:rPr>
                <w:rFonts w:asciiTheme="minorHAnsi" w:hAnsiTheme="minorHAnsi" w:cstheme="minorHAnsi"/>
                <w:color w:val="FF0000"/>
              </w:rPr>
              <w:t>Section 3.2 Attachment F1: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1EE0DF" w14:textId="07CCDD78" w:rsidR="00C4200E" w:rsidRPr="00C4200E" w:rsidRDefault="00000000" w:rsidP="00C4200E">
            <w:pPr>
              <w:tabs>
                <w:tab w:val="left" w:pos="360"/>
              </w:tabs>
              <w:rPr>
                <w:rFonts w:asciiTheme="minorHAnsi" w:hAnsiTheme="minorHAnsi" w:cstheme="minorHAnsi"/>
                <w:color w:val="FF0000"/>
              </w:rPr>
            </w:pPr>
            <w:sdt>
              <w:sdtPr>
                <w:rPr>
                  <w:rFonts w:asciiTheme="minorHAnsi" w:hAnsiTheme="minorHAnsi" w:cstheme="minorHAnsi"/>
                  <w:color w:val="FF0000"/>
                </w:rPr>
                <w:id w:val="5308485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B6A6D">
                  <w:rPr>
                    <w:rFonts w:ascii="MS Gothic" w:eastAsia="MS Gothic" w:hAnsi="MS Gothic" w:cstheme="minorHAnsi" w:hint="eastAsia"/>
                    <w:color w:val="FF0000"/>
                  </w:rPr>
                  <w:t>☒</w:t>
                </w:r>
              </w:sdtContent>
            </w:sdt>
            <w:r w:rsidR="00C4200E" w:rsidRPr="00C4200E">
              <w:rPr>
                <w:rFonts w:asciiTheme="minorHAnsi" w:hAnsiTheme="minorHAnsi" w:cstheme="minorHAnsi"/>
                <w:color w:val="FF0000"/>
              </w:rPr>
              <w:t xml:space="preserve">  Have completed 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477C01D4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B6A6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065E0D52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B6A6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4BCB39A9" w:rsidR="000868CA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31FDF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33586666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31FD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5E47E132" w:rsidR="000868CA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B6A6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00000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970B2" w:rsidRPr="00374953" w14:paraId="7B30431E" w14:textId="77777777" w:rsidTr="00472F68">
        <w:trPr>
          <w:ins w:id="1" w:author="Coble, Roxie" w:date="2023-06-01T04:15:00Z"/>
        </w:trPr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42224" w14:textId="0A579CD6" w:rsidR="001970B2" w:rsidRPr="00374953" w:rsidRDefault="0031491A" w:rsidP="000868CA">
            <w:pPr>
              <w:rPr>
                <w:ins w:id="2" w:author="Coble, Roxie" w:date="2023-06-01T04:15:00Z"/>
                <w:rFonts w:asciiTheme="minorHAnsi" w:hAnsiTheme="minorHAnsi" w:cstheme="minorHAnsi"/>
              </w:rPr>
            </w:pPr>
            <w:ins w:id="3" w:author="Coble, Roxie" w:date="2023-06-01T04:16:00Z">
              <w:r>
                <w:rPr>
                  <w:rFonts w:asciiTheme="minorHAnsi" w:hAnsiTheme="minorHAnsi" w:cstheme="minorHAnsi"/>
                </w:rPr>
                <w:t>Attachments L</w:t>
              </w:r>
            </w:ins>
            <w:ins w:id="4" w:author="Coble, Roxie" w:date="2023-06-01T04:19:00Z">
              <w:r w:rsidR="001B118C">
                <w:rPr>
                  <w:rFonts w:asciiTheme="minorHAnsi" w:hAnsiTheme="minorHAnsi" w:cstheme="minorHAnsi"/>
                </w:rPr>
                <w:t>, L1, L2, and L3</w:t>
              </w:r>
            </w:ins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0E5C2E" w14:textId="6D471672" w:rsidR="00516083" w:rsidRDefault="00000000" w:rsidP="00516083">
            <w:pPr>
              <w:tabs>
                <w:tab w:val="left" w:pos="360"/>
              </w:tabs>
              <w:rPr>
                <w:ins w:id="5" w:author="Coble, Roxie" w:date="2023-06-01T04:17:00Z"/>
                <w:rFonts w:asciiTheme="minorHAnsi" w:hAnsiTheme="minorHAnsi" w:cstheme="minorHAnsi"/>
              </w:rPr>
            </w:pPr>
            <w:customXmlInsRangeStart w:id="6" w:author="Coble, Roxie" w:date="2023-06-01T04:17:00Z"/>
            <w:sdt>
              <w:sdtPr>
                <w:rPr>
                  <w:rFonts w:asciiTheme="minorHAnsi" w:hAnsiTheme="minorHAnsi" w:cstheme="minorHAnsi"/>
                </w:rPr>
                <w:id w:val="-14725872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customXmlInsRangeEnd w:id="6"/>
                <w:r w:rsidR="00DB6A6D">
                  <w:rPr>
                    <w:rFonts w:ascii="MS Gothic" w:eastAsia="MS Gothic" w:hAnsi="MS Gothic" w:cstheme="minorHAnsi" w:hint="eastAsia"/>
                  </w:rPr>
                  <w:t>☒</w:t>
                </w:r>
                <w:customXmlInsRangeStart w:id="7" w:author="Coble, Roxie" w:date="2023-06-01T04:17:00Z"/>
              </w:sdtContent>
            </w:sdt>
            <w:customXmlInsRangeEnd w:id="7"/>
            <w:ins w:id="8" w:author="Coble, Roxie" w:date="2023-06-01T04:17:00Z">
              <w:r w:rsidR="00516083" w:rsidRPr="00374953">
                <w:rPr>
                  <w:rFonts w:asciiTheme="minorHAnsi" w:hAnsiTheme="minorHAnsi" w:cstheme="minorHAnsi"/>
                </w:rPr>
                <w:t xml:space="preserve">  Have read, </w:t>
              </w:r>
              <w:r w:rsidR="00516083">
                <w:rPr>
                  <w:rFonts w:asciiTheme="minorHAnsi" w:hAnsiTheme="minorHAnsi" w:cstheme="minorHAnsi"/>
                </w:rPr>
                <w:t xml:space="preserve">Attachments L, L1, L2, and L3. </w:t>
              </w:r>
            </w:ins>
          </w:p>
          <w:p w14:paraId="1EF2EF22" w14:textId="428F5CFE" w:rsidR="00516083" w:rsidRDefault="00516083" w:rsidP="00516083">
            <w:pPr>
              <w:tabs>
                <w:tab w:val="left" w:pos="360"/>
              </w:tabs>
              <w:rPr>
                <w:ins w:id="9" w:author="Coble, Roxie" w:date="2023-06-01T04:17:00Z"/>
                <w:rFonts w:asciiTheme="minorHAnsi" w:hAnsiTheme="minorHAnsi" w:cstheme="minorHAnsi"/>
              </w:rPr>
            </w:pPr>
            <w:ins w:id="10" w:author="Coble, Roxie" w:date="2023-06-01T04:17:00Z">
              <w:r>
                <w:rPr>
                  <w:rFonts w:asciiTheme="minorHAnsi" w:hAnsiTheme="minorHAnsi" w:cstheme="minorHAnsi"/>
                </w:rPr>
                <w:t xml:space="preserve">and </w:t>
              </w:r>
            </w:ins>
          </w:p>
          <w:p w14:paraId="68CCBB73" w14:textId="3E492324" w:rsidR="00516083" w:rsidRPr="00374953" w:rsidRDefault="00000000" w:rsidP="00516083">
            <w:pPr>
              <w:tabs>
                <w:tab w:val="left" w:pos="360"/>
              </w:tabs>
              <w:rPr>
                <w:ins w:id="11" w:author="Coble, Roxie" w:date="2023-06-01T04:17:00Z"/>
                <w:rFonts w:asciiTheme="minorHAnsi" w:hAnsiTheme="minorHAnsi" w:cstheme="minorHAnsi"/>
              </w:rPr>
            </w:pPr>
            <w:customXmlInsRangeStart w:id="12" w:author="Coble, Roxie" w:date="2023-06-01T04:17:00Z"/>
            <w:sdt>
              <w:sdtPr>
                <w:rPr>
                  <w:rFonts w:asciiTheme="minorHAnsi" w:hAnsiTheme="minorHAnsi" w:cstheme="minorHAnsi"/>
                </w:rPr>
                <w:id w:val="11157157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customXmlInsRangeEnd w:id="12"/>
                <w:r w:rsidR="00CB5506">
                  <w:rPr>
                    <w:rFonts w:ascii="MS Gothic" w:eastAsia="MS Gothic" w:hAnsi="MS Gothic" w:cstheme="minorHAnsi" w:hint="eastAsia"/>
                  </w:rPr>
                  <w:t>☒</w:t>
                </w:r>
                <w:customXmlInsRangeStart w:id="13" w:author="Coble, Roxie" w:date="2023-06-01T04:17:00Z"/>
              </w:sdtContent>
            </w:sdt>
            <w:customXmlInsRangeEnd w:id="13"/>
            <w:ins w:id="14" w:author="Coble, Roxie" w:date="2023-06-01T04:17:00Z">
              <w:r w:rsidR="00516083" w:rsidRPr="00374953">
                <w:rPr>
                  <w:rFonts w:asciiTheme="minorHAnsi" w:hAnsiTheme="minorHAnsi" w:cstheme="minorHAnsi"/>
                </w:rPr>
                <w:t xml:space="preserve">  Have </w:t>
              </w:r>
              <w:r w:rsidR="00516083">
                <w:rPr>
                  <w:rFonts w:asciiTheme="minorHAnsi" w:hAnsiTheme="minorHAnsi" w:cstheme="minorHAnsi"/>
                </w:rPr>
                <w:t>submitted a completed Attachment L</w:t>
              </w:r>
            </w:ins>
          </w:p>
          <w:p w14:paraId="7A6E794C" w14:textId="77777777" w:rsidR="001970B2" w:rsidRDefault="001970B2" w:rsidP="000868CA">
            <w:pPr>
              <w:tabs>
                <w:tab w:val="left" w:pos="360"/>
              </w:tabs>
              <w:rPr>
                <w:ins w:id="15" w:author="Coble, Roxie" w:date="2023-06-01T04:15:00Z"/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40624C27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del w:id="16" w:author="Coble, Roxie" w:date="2023-05-31T09:43:00Z">
              <w:r w:rsidDel="00C4200E">
                <w:rPr>
                  <w:rFonts w:asciiTheme="minorHAnsi" w:hAnsiTheme="minorHAnsi" w:cstheme="minorHAnsi"/>
                </w:rPr>
                <w:delText>7</w:delText>
              </w:r>
            </w:del>
            <w:ins w:id="17" w:author="Coble, Roxie" w:date="2023-05-31T09:43:00Z">
              <w:r w:rsidR="00C4200E">
                <w:rPr>
                  <w:rFonts w:asciiTheme="minorHAnsi" w:hAnsiTheme="minorHAnsi" w:cstheme="minorHAnsi"/>
                </w:rPr>
                <w:t>.6.3</w:t>
              </w:r>
            </w:ins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4D78502D" w:rsidR="00BE74AD" w:rsidRDefault="00000000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B6A6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000000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(insert rfp #)_(insert Att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rfp #)_(insert Att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1"/>
        <w:gridCol w:w="1260"/>
        <w:gridCol w:w="1293"/>
        <w:gridCol w:w="1623"/>
        <w:gridCol w:w="1955"/>
        <w:gridCol w:w="1258"/>
      </w:tblGrid>
      <w:tr w:rsidR="00F45D7B" w:rsidRPr="00374953" w14:paraId="3F9900C1" w14:textId="5E933148" w:rsidTr="00C63E1C">
        <w:tc>
          <w:tcPr>
            <w:tcW w:w="3401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60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293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1623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1955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C63E1C" w:rsidRPr="00374953" w14:paraId="4B2C2F48" w14:textId="71CACC05" w:rsidTr="00C63E1C">
        <w:tc>
          <w:tcPr>
            <w:tcW w:w="3401" w:type="dxa"/>
          </w:tcPr>
          <w:p w14:paraId="6BBEC161" w14:textId="2502449E" w:rsidR="00C63E1C" w:rsidRPr="00374953" w:rsidRDefault="00C63E1C" w:rsidP="00C63E1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C63E1C">
              <w:rPr>
                <w:rFonts w:asciiTheme="minorHAnsi" w:hAnsiTheme="minorHAnsi" w:cstheme="minorHAnsi"/>
                <w:sz w:val="28"/>
                <w:szCs w:val="28"/>
              </w:rPr>
              <w:t>23-74487 Att D - Cost Proposal - Updated 4.25.2023 CONFIDENTIAL</w:t>
            </w:r>
          </w:p>
        </w:tc>
        <w:tc>
          <w:tcPr>
            <w:tcW w:w="1260" w:type="dxa"/>
          </w:tcPr>
          <w:p w14:paraId="022D235A" w14:textId="77777777" w:rsidR="00C63E1C" w:rsidRPr="00A04C7B" w:rsidRDefault="00C63E1C" w:rsidP="00C63E1C">
            <w:pPr>
              <w:widowControl/>
              <w:rPr>
                <w:rFonts w:asciiTheme="minorHAnsi" w:hAnsiTheme="minorHAnsi" w:cstheme="minorHAnsi"/>
                <w:sz w:val="20"/>
              </w:rPr>
            </w:pPr>
            <w:r w:rsidRPr="00A04C7B">
              <w:rPr>
                <w:rFonts w:asciiTheme="minorHAnsi" w:hAnsiTheme="minorHAnsi" w:cstheme="minorHAnsi"/>
                <w:sz w:val="20"/>
              </w:rPr>
              <w:t xml:space="preserve">Att. </w:t>
            </w:r>
            <w:r>
              <w:rPr>
                <w:rFonts w:asciiTheme="minorHAnsi" w:hAnsiTheme="minorHAnsi" w:cstheme="minorHAnsi"/>
                <w:sz w:val="20"/>
              </w:rPr>
              <w:t>D</w:t>
            </w:r>
          </w:p>
          <w:p w14:paraId="100D9B34" w14:textId="18B1D591" w:rsidR="00C63E1C" w:rsidRPr="00374953" w:rsidRDefault="00C63E1C" w:rsidP="00C63E1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A04C7B">
              <w:rPr>
                <w:rFonts w:asciiTheme="minorHAnsi" w:hAnsiTheme="minorHAnsi" w:cstheme="minorHAnsi"/>
                <w:sz w:val="20"/>
              </w:rPr>
              <w:t>Cost Prop</w:t>
            </w:r>
            <w:r>
              <w:rPr>
                <w:rFonts w:asciiTheme="minorHAnsi" w:hAnsiTheme="minorHAnsi" w:cstheme="minorHAnsi"/>
                <w:sz w:val="20"/>
              </w:rPr>
              <w:t>o</w:t>
            </w:r>
            <w:r w:rsidRPr="00A04C7B">
              <w:rPr>
                <w:rFonts w:asciiTheme="minorHAnsi" w:hAnsiTheme="minorHAnsi" w:cstheme="minorHAnsi"/>
                <w:sz w:val="20"/>
              </w:rPr>
              <w:t>sal</w:t>
            </w:r>
          </w:p>
        </w:tc>
        <w:tc>
          <w:tcPr>
            <w:tcW w:w="1293" w:type="dxa"/>
          </w:tcPr>
          <w:p w14:paraId="7507E232" w14:textId="77777777" w:rsidR="00C63E1C" w:rsidRPr="00374953" w:rsidRDefault="00C63E1C" w:rsidP="00C63E1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623" w:type="dxa"/>
          </w:tcPr>
          <w:p w14:paraId="4A7D7CDE" w14:textId="28668F52" w:rsidR="00C63E1C" w:rsidRPr="00374953" w:rsidRDefault="00C63E1C" w:rsidP="00C63E1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A04C7B">
              <w:rPr>
                <w:rFonts w:ascii="Calibri" w:hAnsi="Calibri" w:cs="Calibri"/>
                <w:sz w:val="20"/>
              </w:rPr>
              <w:t>IC 5-14-3-4(a)(3) and (4)</w:t>
            </w:r>
          </w:p>
        </w:tc>
        <w:tc>
          <w:tcPr>
            <w:tcW w:w="1955" w:type="dxa"/>
          </w:tcPr>
          <w:p w14:paraId="5D162E08" w14:textId="52DEE4A4" w:rsidR="00C63E1C" w:rsidRPr="00374953" w:rsidRDefault="00C63E1C" w:rsidP="00C63E1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A04C7B">
              <w:rPr>
                <w:rFonts w:asciiTheme="minorHAnsi" w:hAnsiTheme="minorHAnsi" w:cstheme="minorHAnsi"/>
                <w:sz w:val="20"/>
              </w:rPr>
              <w:t xml:space="preserve">Information is confidential and proprietary network utilization and reimbursement </w:t>
            </w:r>
            <w:r w:rsidRPr="00A04C7B">
              <w:rPr>
                <w:rFonts w:asciiTheme="minorHAnsi" w:hAnsiTheme="minorHAnsi" w:cstheme="minorHAnsi"/>
                <w:sz w:val="20"/>
              </w:rPr>
              <w:lastRenderedPageBreak/>
              <w:t>strategies that competitors can use to unfairly compete with us</w:t>
            </w: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58" w:type="dxa"/>
              </w:tcPr>
              <w:p w14:paraId="0C01D3B5" w14:textId="13A05104" w:rsidR="00C63E1C" w:rsidRPr="00374953" w:rsidRDefault="00C63E1C" w:rsidP="00C63E1C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☒</w:t>
                </w:r>
              </w:p>
            </w:tc>
          </w:sdtContent>
        </w:sdt>
      </w:tr>
      <w:tr w:rsidR="00C63E1C" w:rsidRPr="00374953" w14:paraId="0A403AA2" w14:textId="3D236BD8" w:rsidTr="00C63E1C">
        <w:tc>
          <w:tcPr>
            <w:tcW w:w="3401" w:type="dxa"/>
          </w:tcPr>
          <w:p w14:paraId="791EC6CD" w14:textId="2ABF66F4" w:rsidR="00C63E1C" w:rsidRPr="00374953" w:rsidRDefault="00C63E1C" w:rsidP="00C63E1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2CBDAB06" w14:textId="77777777" w:rsidR="00C63E1C" w:rsidRPr="00374953" w:rsidRDefault="00C63E1C" w:rsidP="00C63E1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93" w:type="dxa"/>
          </w:tcPr>
          <w:p w14:paraId="0356C519" w14:textId="77777777" w:rsidR="00C63E1C" w:rsidRPr="00374953" w:rsidRDefault="00C63E1C" w:rsidP="00C63E1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623" w:type="dxa"/>
          </w:tcPr>
          <w:p w14:paraId="32D4013C" w14:textId="77777777" w:rsidR="00C63E1C" w:rsidRPr="00374953" w:rsidRDefault="00C63E1C" w:rsidP="00C63E1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955" w:type="dxa"/>
          </w:tcPr>
          <w:p w14:paraId="4FCA6FC5" w14:textId="77777777" w:rsidR="00C63E1C" w:rsidRPr="00374953" w:rsidRDefault="00C63E1C" w:rsidP="00C63E1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58" w:type="dxa"/>
              </w:tcPr>
              <w:p w14:paraId="12ED13F0" w14:textId="5DA3CC66" w:rsidR="00C63E1C" w:rsidRPr="00374953" w:rsidRDefault="00C63E1C" w:rsidP="00C63E1C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C63E1C" w:rsidRPr="00374953" w14:paraId="4B334C6C" w14:textId="2C22A931" w:rsidTr="00C63E1C">
        <w:tc>
          <w:tcPr>
            <w:tcW w:w="3401" w:type="dxa"/>
          </w:tcPr>
          <w:p w14:paraId="5D16188A" w14:textId="63D54697" w:rsidR="00C63E1C" w:rsidRPr="00374953" w:rsidRDefault="00C63E1C" w:rsidP="00C63E1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33B84F1C" w14:textId="77777777" w:rsidR="00C63E1C" w:rsidRPr="00374953" w:rsidRDefault="00C63E1C" w:rsidP="00C63E1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93" w:type="dxa"/>
          </w:tcPr>
          <w:p w14:paraId="40BFAB01" w14:textId="77777777" w:rsidR="00C63E1C" w:rsidRPr="00374953" w:rsidRDefault="00C63E1C" w:rsidP="00C63E1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623" w:type="dxa"/>
          </w:tcPr>
          <w:p w14:paraId="14102A4B" w14:textId="1D84AFC4" w:rsidR="00C63E1C" w:rsidRPr="00374953" w:rsidRDefault="00C63E1C" w:rsidP="00C63E1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A04C7B">
              <w:rPr>
                <w:rFonts w:ascii="Calibri" w:hAnsi="Calibri" w:cs="Calibri"/>
                <w:sz w:val="20"/>
              </w:rPr>
              <w:t>IC 5-14-3-4(a)(3) and (4)</w:t>
            </w:r>
          </w:p>
        </w:tc>
        <w:tc>
          <w:tcPr>
            <w:tcW w:w="1955" w:type="dxa"/>
          </w:tcPr>
          <w:p w14:paraId="30595C1E" w14:textId="77777777" w:rsidR="00C63E1C" w:rsidRPr="00374953" w:rsidRDefault="00C63E1C" w:rsidP="00C63E1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58" w:type="dxa"/>
              </w:tcPr>
              <w:p w14:paraId="48C18FD2" w14:textId="78447618" w:rsidR="00C63E1C" w:rsidRPr="00374953" w:rsidRDefault="00C63E1C" w:rsidP="00C63E1C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C63E1C" w:rsidRPr="00374953" w14:paraId="08C36B30" w14:textId="44B74F05" w:rsidTr="00C63E1C">
        <w:tc>
          <w:tcPr>
            <w:tcW w:w="3401" w:type="dxa"/>
          </w:tcPr>
          <w:p w14:paraId="0A07A886" w14:textId="531DA5D4" w:rsidR="00C63E1C" w:rsidRPr="00374953" w:rsidRDefault="00C63E1C" w:rsidP="00C63E1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62D8D5A0" w14:textId="77777777" w:rsidR="00C63E1C" w:rsidRPr="00374953" w:rsidRDefault="00C63E1C" w:rsidP="00C63E1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93" w:type="dxa"/>
          </w:tcPr>
          <w:p w14:paraId="338836C3" w14:textId="77777777" w:rsidR="00C63E1C" w:rsidRPr="00374953" w:rsidRDefault="00C63E1C" w:rsidP="00C63E1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623" w:type="dxa"/>
          </w:tcPr>
          <w:p w14:paraId="0BA9B64D" w14:textId="77777777" w:rsidR="00C63E1C" w:rsidRPr="00374953" w:rsidRDefault="00C63E1C" w:rsidP="00C63E1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955" w:type="dxa"/>
          </w:tcPr>
          <w:p w14:paraId="125FA917" w14:textId="77777777" w:rsidR="00C63E1C" w:rsidRPr="00374953" w:rsidRDefault="00C63E1C" w:rsidP="00C63E1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58" w:type="dxa"/>
              </w:tcPr>
              <w:p w14:paraId="475F4397" w14:textId="3EE0AE02" w:rsidR="00C63E1C" w:rsidRPr="00374953" w:rsidRDefault="00C63E1C" w:rsidP="00C63E1C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C63E1C" w:rsidRPr="00374953" w14:paraId="0DF8F94C" w14:textId="2E531259" w:rsidTr="00C63E1C">
        <w:tc>
          <w:tcPr>
            <w:tcW w:w="3401" w:type="dxa"/>
          </w:tcPr>
          <w:p w14:paraId="5EF906E9" w14:textId="33552999" w:rsidR="00C63E1C" w:rsidRPr="00374953" w:rsidRDefault="00C63E1C" w:rsidP="00C63E1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128B04B2" w14:textId="77777777" w:rsidR="00C63E1C" w:rsidRPr="00374953" w:rsidRDefault="00C63E1C" w:rsidP="00C63E1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93" w:type="dxa"/>
          </w:tcPr>
          <w:p w14:paraId="7A3FD14A" w14:textId="77777777" w:rsidR="00C63E1C" w:rsidRPr="00374953" w:rsidRDefault="00C63E1C" w:rsidP="00C63E1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623" w:type="dxa"/>
          </w:tcPr>
          <w:p w14:paraId="7D4CFFA9" w14:textId="77777777" w:rsidR="00C63E1C" w:rsidRPr="00374953" w:rsidRDefault="00C63E1C" w:rsidP="00C63E1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955" w:type="dxa"/>
          </w:tcPr>
          <w:p w14:paraId="7B39AC86" w14:textId="77777777" w:rsidR="00C63E1C" w:rsidRPr="00374953" w:rsidRDefault="00C63E1C" w:rsidP="00C63E1C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258" w:type="dxa"/>
              </w:tcPr>
              <w:p w14:paraId="43F3B035" w14:textId="16623B44" w:rsidR="00C63E1C" w:rsidRPr="00374953" w:rsidRDefault="00C63E1C" w:rsidP="00C63E1C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DB6A6D" w:rsidRPr="00374953" w14:paraId="22AB9138" w14:textId="3F3A029E" w:rsidTr="00E16CD5">
        <w:tc>
          <w:tcPr>
            <w:tcW w:w="3502" w:type="dxa"/>
          </w:tcPr>
          <w:p w14:paraId="725A72FC" w14:textId="720FD5D2" w:rsidR="00DB6A6D" w:rsidRPr="00374953" w:rsidRDefault="00DB6A6D" w:rsidP="00DB6A6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Employee Benefit Advisors, LLC</w:t>
            </w:r>
          </w:p>
        </w:tc>
        <w:tc>
          <w:tcPr>
            <w:tcW w:w="4410" w:type="dxa"/>
          </w:tcPr>
          <w:p w14:paraId="648ACC3A" w14:textId="77777777" w:rsidR="00DB6A6D" w:rsidRPr="00981026" w:rsidRDefault="00DB6A6D" w:rsidP="00DB6A6D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D558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WBE</w:t>
            </w:r>
            <w:r w:rsidRPr="00D5588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: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 </w:t>
            </w:r>
            <w:r>
              <w:rPr>
                <w:rFonts w:asciiTheme="minorHAnsi" w:hAnsiTheme="minorHAnsi" w:cstheme="minorHAnsi"/>
                <w:b/>
                <w:sz w:val="22"/>
              </w:rPr>
              <w:t>Employee Education of the Vision Benefits and Reporting subcontracted MBE/WBE/VBE spend via the pay/audit system.</w:t>
            </w:r>
          </w:p>
          <w:p w14:paraId="12FA2D61" w14:textId="77777777" w:rsidR="00DB6A6D" w:rsidRPr="00374953" w:rsidRDefault="00DB6A6D" w:rsidP="00DB6A6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DB6A6D" w:rsidRDefault="00000000" w:rsidP="00DB6A6D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B6A6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B6A6D" w:rsidRPr="00374953">
              <w:rPr>
                <w:rFonts w:asciiTheme="minorHAnsi" w:hAnsiTheme="minorHAnsi" w:cstheme="minorHAnsi"/>
              </w:rPr>
              <w:t xml:space="preserve">  </w:t>
            </w:r>
            <w:r w:rsidR="00DB6A6D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DB6A6D" w:rsidRDefault="00DB6A6D" w:rsidP="00DB6A6D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7ED49737" w:rsidR="00DB6A6D" w:rsidRPr="00374953" w:rsidRDefault="00000000" w:rsidP="00DB6A6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B6A6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DB6A6D" w:rsidRPr="00374953">
              <w:rPr>
                <w:rFonts w:asciiTheme="minorHAnsi" w:hAnsiTheme="minorHAnsi" w:cstheme="minorHAnsi"/>
              </w:rPr>
              <w:t xml:space="preserve">  </w:t>
            </w:r>
            <w:r w:rsidR="00DB6A6D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DB6A6D" w:rsidRPr="00374953" w14:paraId="44705402" w14:textId="57A46744" w:rsidTr="00E16CD5">
        <w:tc>
          <w:tcPr>
            <w:tcW w:w="3502" w:type="dxa"/>
          </w:tcPr>
          <w:p w14:paraId="2AEEE6EA" w14:textId="7E0BF7F4" w:rsidR="00DB6A6D" w:rsidRPr="00374953" w:rsidRDefault="00DB6A6D" w:rsidP="00DB6A6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Smiling Cross dba Smile Promotions</w:t>
            </w:r>
          </w:p>
        </w:tc>
        <w:tc>
          <w:tcPr>
            <w:tcW w:w="4410" w:type="dxa"/>
          </w:tcPr>
          <w:p w14:paraId="2C344F37" w14:textId="77777777" w:rsidR="00DB6A6D" w:rsidRPr="00981026" w:rsidRDefault="00DB6A6D" w:rsidP="00DB6A6D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WBE:  Promotional items and employee give-a-ways</w:t>
            </w:r>
          </w:p>
          <w:p w14:paraId="2A1D631F" w14:textId="77777777" w:rsidR="00DB6A6D" w:rsidRPr="00374953" w:rsidRDefault="00DB6A6D" w:rsidP="00DB6A6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DB6A6D" w:rsidRDefault="00000000" w:rsidP="00DB6A6D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B6A6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B6A6D" w:rsidRPr="00374953">
              <w:rPr>
                <w:rFonts w:asciiTheme="minorHAnsi" w:hAnsiTheme="minorHAnsi" w:cstheme="minorHAnsi"/>
              </w:rPr>
              <w:t xml:space="preserve">  </w:t>
            </w:r>
            <w:r w:rsidR="00DB6A6D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DB6A6D" w:rsidRDefault="00DB6A6D" w:rsidP="00DB6A6D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24D0AAB9" w:rsidR="00DB6A6D" w:rsidRPr="00374953" w:rsidRDefault="00000000" w:rsidP="00DB6A6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B6A6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DB6A6D" w:rsidRPr="00374953">
              <w:rPr>
                <w:rFonts w:asciiTheme="minorHAnsi" w:hAnsiTheme="minorHAnsi" w:cstheme="minorHAnsi"/>
              </w:rPr>
              <w:t xml:space="preserve">  </w:t>
            </w:r>
            <w:r w:rsidR="00DB6A6D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DB6A6D" w:rsidRPr="00374953" w14:paraId="3B6F4DDA" w14:textId="66E2A9C1" w:rsidTr="00E16CD5">
        <w:tc>
          <w:tcPr>
            <w:tcW w:w="3502" w:type="dxa"/>
          </w:tcPr>
          <w:p w14:paraId="2453AFF6" w14:textId="6DCFC952" w:rsidR="00DB6A6D" w:rsidRPr="00374953" w:rsidRDefault="00DB6A6D" w:rsidP="00DB6A6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Fineline Graphics, Inc.  dba Fineline Printing Group</w:t>
            </w:r>
          </w:p>
        </w:tc>
        <w:tc>
          <w:tcPr>
            <w:tcW w:w="4410" w:type="dxa"/>
          </w:tcPr>
          <w:p w14:paraId="576B2E8C" w14:textId="77777777" w:rsidR="00DB6A6D" w:rsidRPr="00981026" w:rsidRDefault="00DB6A6D" w:rsidP="00DB6A6D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MBE:  Printing of ID cards, mailings, and other items as needed</w:t>
            </w:r>
          </w:p>
          <w:p w14:paraId="39924509" w14:textId="77777777" w:rsidR="00DB6A6D" w:rsidRPr="00374953" w:rsidRDefault="00DB6A6D" w:rsidP="00DB6A6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DB6A6D" w:rsidRDefault="00000000" w:rsidP="00DB6A6D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B6A6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B6A6D" w:rsidRPr="00374953">
              <w:rPr>
                <w:rFonts w:asciiTheme="minorHAnsi" w:hAnsiTheme="minorHAnsi" w:cstheme="minorHAnsi"/>
              </w:rPr>
              <w:t xml:space="preserve">  </w:t>
            </w:r>
            <w:r w:rsidR="00DB6A6D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DB6A6D" w:rsidRDefault="00DB6A6D" w:rsidP="00DB6A6D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3C343F6A" w:rsidR="00DB6A6D" w:rsidRPr="00374953" w:rsidRDefault="00000000" w:rsidP="00DB6A6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B6A6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DB6A6D" w:rsidRPr="00374953">
              <w:rPr>
                <w:rFonts w:asciiTheme="minorHAnsi" w:hAnsiTheme="minorHAnsi" w:cstheme="minorHAnsi"/>
              </w:rPr>
              <w:t xml:space="preserve">  </w:t>
            </w:r>
            <w:r w:rsidR="00DB6A6D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DB6A6D" w:rsidRPr="00374953" w14:paraId="0C642A83" w14:textId="6320DB42" w:rsidTr="00E16CD5">
        <w:tc>
          <w:tcPr>
            <w:tcW w:w="3502" w:type="dxa"/>
          </w:tcPr>
          <w:p w14:paraId="380A6708" w14:textId="45E59018" w:rsidR="00DB6A6D" w:rsidRPr="00374953" w:rsidRDefault="00DB6A6D" w:rsidP="00DB6A6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Bravia Services, LLC</w:t>
            </w:r>
          </w:p>
        </w:tc>
        <w:tc>
          <w:tcPr>
            <w:tcW w:w="4410" w:type="dxa"/>
          </w:tcPr>
          <w:p w14:paraId="12D5BD64" w14:textId="77777777" w:rsidR="00DB6A6D" w:rsidRPr="008D7175" w:rsidRDefault="00DB6A6D" w:rsidP="00DB6A6D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VBE:  Business Administration and support services</w:t>
            </w:r>
          </w:p>
          <w:p w14:paraId="021F78A6" w14:textId="77777777" w:rsidR="00DB6A6D" w:rsidRPr="00374953" w:rsidRDefault="00DB6A6D" w:rsidP="00DB6A6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DB6A6D" w:rsidRDefault="00000000" w:rsidP="00DB6A6D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B6A6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B6A6D" w:rsidRPr="00374953">
              <w:rPr>
                <w:rFonts w:asciiTheme="minorHAnsi" w:hAnsiTheme="minorHAnsi" w:cstheme="minorHAnsi"/>
              </w:rPr>
              <w:t xml:space="preserve">  </w:t>
            </w:r>
            <w:r w:rsidR="00DB6A6D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DB6A6D" w:rsidRDefault="00DB6A6D" w:rsidP="00DB6A6D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5B48315F" w:rsidR="00DB6A6D" w:rsidRPr="00374953" w:rsidRDefault="00000000" w:rsidP="00DB6A6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B6A6D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DB6A6D" w:rsidRPr="00374953">
              <w:rPr>
                <w:rFonts w:asciiTheme="minorHAnsi" w:hAnsiTheme="minorHAnsi" w:cstheme="minorHAnsi"/>
              </w:rPr>
              <w:t xml:space="preserve">  </w:t>
            </w:r>
            <w:r w:rsidR="00DB6A6D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DB6A6D" w:rsidRPr="00374953" w14:paraId="178F1F6C" w14:textId="50A9A08F" w:rsidTr="00E16CD5">
        <w:tc>
          <w:tcPr>
            <w:tcW w:w="3502" w:type="dxa"/>
          </w:tcPr>
          <w:p w14:paraId="79BF8B87" w14:textId="77777777" w:rsidR="00DB6A6D" w:rsidRPr="00374953" w:rsidRDefault="00DB6A6D" w:rsidP="00DB6A6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DB6A6D" w:rsidRPr="00374953" w:rsidRDefault="00DB6A6D" w:rsidP="00DB6A6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DB6A6D" w:rsidRDefault="00000000" w:rsidP="00DB6A6D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B6A6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B6A6D" w:rsidRPr="00374953">
              <w:rPr>
                <w:rFonts w:asciiTheme="minorHAnsi" w:hAnsiTheme="minorHAnsi" w:cstheme="minorHAnsi"/>
              </w:rPr>
              <w:t xml:space="preserve">  </w:t>
            </w:r>
            <w:r w:rsidR="00DB6A6D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DB6A6D" w:rsidRDefault="00DB6A6D" w:rsidP="00DB6A6D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DB6A6D" w:rsidRPr="00374953" w:rsidRDefault="00000000" w:rsidP="00DB6A6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B6A6D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DB6A6D" w:rsidRPr="00374953">
              <w:rPr>
                <w:rFonts w:asciiTheme="minorHAnsi" w:hAnsiTheme="minorHAnsi" w:cstheme="minorHAnsi"/>
              </w:rPr>
              <w:t xml:space="preserve">  </w:t>
            </w:r>
            <w:r w:rsidR="00DB6A6D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DB6A6D" w:rsidRPr="00374953" w14:paraId="5BD2E9A3" w14:textId="7EADF415" w:rsidTr="00E16CD5">
        <w:tc>
          <w:tcPr>
            <w:tcW w:w="3502" w:type="dxa"/>
          </w:tcPr>
          <w:p w14:paraId="68B532D2" w14:textId="77777777" w:rsidR="00DB6A6D" w:rsidRPr="00374953" w:rsidRDefault="00DB6A6D" w:rsidP="00DB6A6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DB6A6D" w:rsidRPr="00374953" w:rsidRDefault="00DB6A6D" w:rsidP="00DB6A6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DB6A6D" w:rsidRDefault="00000000" w:rsidP="00DB6A6D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B6A6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B6A6D" w:rsidRPr="00374953">
              <w:rPr>
                <w:rFonts w:asciiTheme="minorHAnsi" w:hAnsiTheme="minorHAnsi" w:cstheme="minorHAnsi"/>
              </w:rPr>
              <w:t xml:space="preserve">  </w:t>
            </w:r>
            <w:r w:rsidR="00DB6A6D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DB6A6D" w:rsidRDefault="00DB6A6D" w:rsidP="00DB6A6D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DB6A6D" w:rsidRPr="00374953" w:rsidRDefault="00000000" w:rsidP="00DB6A6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B6A6D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DB6A6D" w:rsidRPr="00374953">
              <w:rPr>
                <w:rFonts w:asciiTheme="minorHAnsi" w:hAnsiTheme="minorHAnsi" w:cstheme="minorHAnsi"/>
              </w:rPr>
              <w:t xml:space="preserve">  </w:t>
            </w:r>
            <w:r w:rsidR="00DB6A6D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DB6A6D" w:rsidRPr="00374953" w14:paraId="2A5D4320" w14:textId="4779E885" w:rsidTr="00E16CD5">
        <w:tc>
          <w:tcPr>
            <w:tcW w:w="3502" w:type="dxa"/>
          </w:tcPr>
          <w:p w14:paraId="4559FBA4" w14:textId="77777777" w:rsidR="00DB6A6D" w:rsidRPr="00374953" w:rsidRDefault="00DB6A6D" w:rsidP="00DB6A6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DB6A6D" w:rsidRPr="00374953" w:rsidRDefault="00DB6A6D" w:rsidP="00DB6A6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DB6A6D" w:rsidRDefault="00000000" w:rsidP="00DB6A6D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B6A6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B6A6D" w:rsidRPr="00374953">
              <w:rPr>
                <w:rFonts w:asciiTheme="minorHAnsi" w:hAnsiTheme="minorHAnsi" w:cstheme="minorHAnsi"/>
              </w:rPr>
              <w:t xml:space="preserve">  </w:t>
            </w:r>
            <w:r w:rsidR="00DB6A6D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DB6A6D" w:rsidRDefault="00DB6A6D" w:rsidP="00DB6A6D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DB6A6D" w:rsidRPr="00374953" w:rsidRDefault="00000000" w:rsidP="00DB6A6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B6A6D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DB6A6D" w:rsidRPr="00374953">
              <w:rPr>
                <w:rFonts w:asciiTheme="minorHAnsi" w:hAnsiTheme="minorHAnsi" w:cstheme="minorHAnsi"/>
              </w:rPr>
              <w:t xml:space="preserve">  </w:t>
            </w:r>
            <w:r w:rsidR="00DB6A6D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lastRenderedPageBreak/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0E44374C" w:rsidR="00E16CD5" w:rsidRPr="00374953" w:rsidRDefault="00C63E1C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Bravia Service (VBE) Commitment Letter</w:t>
            </w:r>
          </w:p>
        </w:tc>
        <w:tc>
          <w:tcPr>
            <w:tcW w:w="6480" w:type="dxa"/>
          </w:tcPr>
          <w:p w14:paraId="199C841C" w14:textId="12CE352D" w:rsidR="00E16CD5" w:rsidRPr="00374953" w:rsidRDefault="00C63E1C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A1</w:t>
            </w: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E197794" w:rsidR="00E16CD5" w:rsidRPr="00374953" w:rsidRDefault="00C63E1C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Bravia Services (VBE) Statement of Work</w:t>
            </w:r>
          </w:p>
        </w:tc>
        <w:tc>
          <w:tcPr>
            <w:tcW w:w="6480" w:type="dxa"/>
          </w:tcPr>
          <w:p w14:paraId="3D428D4C" w14:textId="19D86138" w:rsidR="00E16CD5" w:rsidRPr="00374953" w:rsidRDefault="00C63E1C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A1</w:t>
            </w: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3A38BE09" w:rsidR="00E16CD5" w:rsidRPr="00374953" w:rsidRDefault="00C63E1C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Bravia Services LLC – IVOSB – Certification Letter</w:t>
            </w:r>
          </w:p>
        </w:tc>
        <w:tc>
          <w:tcPr>
            <w:tcW w:w="6480" w:type="dxa"/>
          </w:tcPr>
          <w:p w14:paraId="3E1E9280" w14:textId="449A94A3" w:rsidR="00E16CD5" w:rsidRPr="00374953" w:rsidRDefault="00C63E1C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A1</w:t>
            </w: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4105B359" w:rsidR="00E16CD5" w:rsidRPr="00374953" w:rsidRDefault="00C63E1C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Employee Benefit Advisors (WBE) Commitment Letter</w:t>
            </w:r>
          </w:p>
        </w:tc>
        <w:tc>
          <w:tcPr>
            <w:tcW w:w="6480" w:type="dxa"/>
          </w:tcPr>
          <w:p w14:paraId="26FF6ABD" w14:textId="19C76E2D" w:rsidR="00E16CD5" w:rsidRPr="00374953" w:rsidRDefault="00C63E1C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A</w:t>
            </w: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6914A77D" w:rsidR="00E16CD5" w:rsidRPr="00374953" w:rsidRDefault="00C63E1C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Employee Benefit Advisors LLC – SOI WBE Cert</w:t>
            </w:r>
          </w:p>
        </w:tc>
        <w:tc>
          <w:tcPr>
            <w:tcW w:w="6480" w:type="dxa"/>
          </w:tcPr>
          <w:p w14:paraId="470F1B07" w14:textId="0C283BDE" w:rsidR="00E16CD5" w:rsidRPr="00374953" w:rsidRDefault="00C63E1C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A</w:t>
            </w: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021EE867" w:rsidR="00E16CD5" w:rsidRPr="00374953" w:rsidRDefault="00C63E1C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Fineline Graphics – MBE – State Certification</w:t>
            </w:r>
          </w:p>
        </w:tc>
        <w:tc>
          <w:tcPr>
            <w:tcW w:w="6480" w:type="dxa"/>
          </w:tcPr>
          <w:p w14:paraId="1943360E" w14:textId="4709593F" w:rsidR="00E16CD5" w:rsidRPr="00374953" w:rsidRDefault="00C63E1C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A</w:t>
            </w: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4BBB1A58" w:rsidR="00E16CD5" w:rsidRPr="00374953" w:rsidRDefault="00C63E1C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Fineline Printing (MBE) Commitment Letter</w:t>
            </w:r>
          </w:p>
        </w:tc>
        <w:tc>
          <w:tcPr>
            <w:tcW w:w="6480" w:type="dxa"/>
          </w:tcPr>
          <w:p w14:paraId="4F3BAD13" w14:textId="03363ADC" w:rsidR="00E16CD5" w:rsidRPr="00374953" w:rsidRDefault="00C63E1C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A</w:t>
            </w: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0EB1285E" w:rsidR="00E16CD5" w:rsidRPr="00374953" w:rsidRDefault="00C63E1C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NMSDC 22-23 Smiling Cross dba Smile Promotions</w:t>
            </w:r>
          </w:p>
        </w:tc>
        <w:tc>
          <w:tcPr>
            <w:tcW w:w="6480" w:type="dxa"/>
          </w:tcPr>
          <w:p w14:paraId="602FCFA4" w14:textId="5F541A75" w:rsidR="00E16CD5" w:rsidRPr="00374953" w:rsidRDefault="00C63E1C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A</w:t>
            </w:r>
          </w:p>
        </w:tc>
      </w:tr>
      <w:tr w:rsidR="00C63E1C" w:rsidRPr="00374953" w14:paraId="3933C9C0" w14:textId="77777777" w:rsidTr="006D6A69">
        <w:tc>
          <w:tcPr>
            <w:tcW w:w="4312" w:type="dxa"/>
          </w:tcPr>
          <w:p w14:paraId="6AA87820" w14:textId="0735C9C8" w:rsidR="00C63E1C" w:rsidRDefault="00C63E1C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Smile Promotions (</w:t>
            </w:r>
            <w:r w:rsidR="00E86E0C">
              <w:rPr>
                <w:rFonts w:asciiTheme="minorHAnsi" w:hAnsiTheme="minorHAnsi" w:cstheme="minorHAnsi"/>
                <w:sz w:val="28"/>
                <w:szCs w:val="28"/>
              </w:rPr>
              <w:t>W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BE) Commitment Letter</w:t>
            </w:r>
          </w:p>
        </w:tc>
        <w:tc>
          <w:tcPr>
            <w:tcW w:w="6480" w:type="dxa"/>
          </w:tcPr>
          <w:p w14:paraId="5C155391" w14:textId="1B10FC40" w:rsidR="00C63E1C" w:rsidRDefault="00C63E1C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A</w:t>
            </w:r>
          </w:p>
        </w:tc>
      </w:tr>
      <w:tr w:rsidR="00C63E1C" w:rsidRPr="00374953" w14:paraId="141FB3DC" w14:textId="77777777" w:rsidTr="006D6A69">
        <w:tc>
          <w:tcPr>
            <w:tcW w:w="4312" w:type="dxa"/>
          </w:tcPr>
          <w:p w14:paraId="52D612D2" w14:textId="46CE323F" w:rsidR="00C63E1C" w:rsidRDefault="006B08F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WMBE 20-23 Smiling Cross dba Smile Promotions</w:t>
            </w:r>
          </w:p>
        </w:tc>
        <w:tc>
          <w:tcPr>
            <w:tcW w:w="6480" w:type="dxa"/>
          </w:tcPr>
          <w:p w14:paraId="799CEC3C" w14:textId="63374D0F" w:rsidR="00C63E1C" w:rsidRDefault="006B08F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A</w:t>
            </w:r>
          </w:p>
        </w:tc>
      </w:tr>
      <w:tr w:rsidR="006B08F4" w:rsidRPr="00374953" w14:paraId="158B97A7" w14:textId="77777777" w:rsidTr="006D6A69">
        <w:tc>
          <w:tcPr>
            <w:tcW w:w="4312" w:type="dxa"/>
          </w:tcPr>
          <w:p w14:paraId="52F1967F" w14:textId="72BB3BC6" w:rsidR="006B08F4" w:rsidRDefault="006B08F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23-74487 Att B – Exhibit – Delta Dental of Indiana Sample Group Contract – Self-Insured</w:t>
            </w:r>
          </w:p>
        </w:tc>
        <w:tc>
          <w:tcPr>
            <w:tcW w:w="6480" w:type="dxa"/>
          </w:tcPr>
          <w:p w14:paraId="192758EF" w14:textId="2A7D62E7" w:rsidR="006B08F4" w:rsidRDefault="006B08F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B</w:t>
            </w:r>
          </w:p>
        </w:tc>
      </w:tr>
      <w:tr w:rsidR="006B08F4" w:rsidRPr="00374953" w14:paraId="2F25CBA2" w14:textId="77777777" w:rsidTr="006D6A69">
        <w:tc>
          <w:tcPr>
            <w:tcW w:w="4312" w:type="dxa"/>
          </w:tcPr>
          <w:p w14:paraId="628409A9" w14:textId="50801F1F" w:rsidR="006B08F4" w:rsidRDefault="006B08F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23-74487 Att C EXHIBIT Derivation of number</w:t>
            </w:r>
          </w:p>
        </w:tc>
        <w:tc>
          <w:tcPr>
            <w:tcW w:w="6480" w:type="dxa"/>
          </w:tcPr>
          <w:p w14:paraId="7E737A3F" w14:textId="77FB8F58" w:rsidR="006B08F4" w:rsidRDefault="006B08F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C</w:t>
            </w:r>
          </w:p>
        </w:tc>
      </w:tr>
      <w:tr w:rsidR="006B08F4" w:rsidRPr="00374953" w14:paraId="50A882F8" w14:textId="77777777" w:rsidTr="006D6A69">
        <w:tc>
          <w:tcPr>
            <w:tcW w:w="4312" w:type="dxa"/>
          </w:tcPr>
          <w:p w14:paraId="4660EA46" w14:textId="7B525B5B" w:rsidR="006B08F4" w:rsidRDefault="006B08F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2020 -Consolidated and Combined Financial Statements</w:t>
            </w:r>
          </w:p>
        </w:tc>
        <w:tc>
          <w:tcPr>
            <w:tcW w:w="6480" w:type="dxa"/>
          </w:tcPr>
          <w:p w14:paraId="0F0868C8" w14:textId="6F89F8CA" w:rsidR="006B08F4" w:rsidRDefault="006B08F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E</w:t>
            </w:r>
          </w:p>
        </w:tc>
      </w:tr>
      <w:tr w:rsidR="006B08F4" w:rsidRPr="00374953" w14:paraId="2780A41B" w14:textId="77777777" w:rsidTr="006D6A69">
        <w:tc>
          <w:tcPr>
            <w:tcW w:w="4312" w:type="dxa"/>
          </w:tcPr>
          <w:p w14:paraId="1C94FAEF" w14:textId="7C5AC49D" w:rsidR="006B08F4" w:rsidRDefault="006B08F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2021 – Combined and Consolidated Financial Statements</w:t>
            </w:r>
          </w:p>
        </w:tc>
        <w:tc>
          <w:tcPr>
            <w:tcW w:w="6480" w:type="dxa"/>
          </w:tcPr>
          <w:p w14:paraId="1A6B7553" w14:textId="056144E6" w:rsidR="006B08F4" w:rsidRDefault="006B08F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E</w:t>
            </w:r>
          </w:p>
        </w:tc>
      </w:tr>
      <w:tr w:rsidR="006B08F4" w:rsidRPr="00374953" w14:paraId="652806DC" w14:textId="77777777" w:rsidTr="006D6A69">
        <w:tc>
          <w:tcPr>
            <w:tcW w:w="4312" w:type="dxa"/>
          </w:tcPr>
          <w:p w14:paraId="519CBF91" w14:textId="12429459" w:rsidR="006B08F4" w:rsidRDefault="006B08F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Delta Dental – Diversity, Equity and Inclusion Program Details</w:t>
            </w:r>
          </w:p>
        </w:tc>
        <w:tc>
          <w:tcPr>
            <w:tcW w:w="6480" w:type="dxa"/>
          </w:tcPr>
          <w:p w14:paraId="056DECF4" w14:textId="5441AC50" w:rsidR="006B08F4" w:rsidRDefault="006B08F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E</w:t>
            </w:r>
          </w:p>
        </w:tc>
      </w:tr>
      <w:tr w:rsidR="006B08F4" w:rsidRPr="00374953" w14:paraId="1BD757FB" w14:textId="77777777" w:rsidTr="006D6A69">
        <w:tc>
          <w:tcPr>
            <w:tcW w:w="4312" w:type="dxa"/>
          </w:tcPr>
          <w:p w14:paraId="52BF5227" w14:textId="484FC4EE" w:rsidR="006B08F4" w:rsidRDefault="006B08F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Delta Dental BCM Program Charter</w:t>
            </w:r>
          </w:p>
        </w:tc>
        <w:tc>
          <w:tcPr>
            <w:tcW w:w="6480" w:type="dxa"/>
          </w:tcPr>
          <w:p w14:paraId="10BF7425" w14:textId="1967787B" w:rsidR="006B08F4" w:rsidRDefault="006B08F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E</w:t>
            </w:r>
          </w:p>
        </w:tc>
      </w:tr>
      <w:tr w:rsidR="006B08F4" w:rsidRPr="00374953" w14:paraId="6666B1F9" w14:textId="77777777" w:rsidTr="006D6A69">
        <w:tc>
          <w:tcPr>
            <w:tcW w:w="4312" w:type="dxa"/>
          </w:tcPr>
          <w:p w14:paraId="293250F0" w14:textId="6490AE5E" w:rsidR="006B08F4" w:rsidRDefault="006B08F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Delta Dental of Indiana By-Laws 2010</w:t>
            </w:r>
          </w:p>
        </w:tc>
        <w:tc>
          <w:tcPr>
            <w:tcW w:w="6480" w:type="dxa"/>
          </w:tcPr>
          <w:p w14:paraId="0A57D3D8" w14:textId="35767F10" w:rsidR="006B08F4" w:rsidRDefault="006B08F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E</w:t>
            </w:r>
          </w:p>
        </w:tc>
      </w:tr>
      <w:tr w:rsidR="006B08F4" w:rsidRPr="00374953" w14:paraId="588F6AC4" w14:textId="77777777" w:rsidTr="006D6A69">
        <w:tc>
          <w:tcPr>
            <w:tcW w:w="4312" w:type="dxa"/>
          </w:tcPr>
          <w:p w14:paraId="02D0EB4E" w14:textId="7A39F607" w:rsidR="006B08F4" w:rsidRDefault="006B08F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Enterprise Executive Org Chart</w:t>
            </w:r>
          </w:p>
        </w:tc>
        <w:tc>
          <w:tcPr>
            <w:tcW w:w="6480" w:type="dxa"/>
          </w:tcPr>
          <w:p w14:paraId="23DFB780" w14:textId="1A01E86E" w:rsidR="006B08F4" w:rsidRDefault="006B08F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E</w:t>
            </w:r>
          </w:p>
        </w:tc>
      </w:tr>
      <w:tr w:rsidR="006B08F4" w:rsidRPr="00374953" w14:paraId="4070F5F9" w14:textId="77777777" w:rsidTr="006D6A69">
        <w:tc>
          <w:tcPr>
            <w:tcW w:w="4312" w:type="dxa"/>
          </w:tcPr>
          <w:p w14:paraId="7578E588" w14:textId="188B6C4C" w:rsidR="006B08F4" w:rsidRDefault="006B08F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Secretary of State Registration – Delta Dental Plans of Indiana</w:t>
            </w:r>
          </w:p>
        </w:tc>
        <w:tc>
          <w:tcPr>
            <w:tcW w:w="6480" w:type="dxa"/>
          </w:tcPr>
          <w:p w14:paraId="3A0A83D9" w14:textId="4CBFDCB8" w:rsidR="006B08F4" w:rsidRDefault="006B08F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E</w:t>
            </w:r>
          </w:p>
        </w:tc>
      </w:tr>
      <w:tr w:rsidR="006B08F4" w:rsidRPr="00374953" w14:paraId="3C884EEF" w14:textId="77777777" w:rsidTr="006D6A69">
        <w:tc>
          <w:tcPr>
            <w:tcW w:w="4312" w:type="dxa"/>
          </w:tcPr>
          <w:p w14:paraId="49F1306E" w14:textId="5E0CDCA4" w:rsidR="006B08F4" w:rsidRDefault="006B08F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A Guide to Client Knowledge Reports v3.0</w:t>
            </w:r>
          </w:p>
        </w:tc>
        <w:tc>
          <w:tcPr>
            <w:tcW w:w="6480" w:type="dxa"/>
          </w:tcPr>
          <w:p w14:paraId="44DBBA56" w14:textId="61E31459" w:rsidR="006B08F4" w:rsidRDefault="006B08F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F</w:t>
            </w:r>
          </w:p>
        </w:tc>
      </w:tr>
      <w:tr w:rsidR="006B08F4" w:rsidRPr="00374953" w14:paraId="27B6B23D" w14:textId="77777777" w:rsidTr="006D6A69">
        <w:tc>
          <w:tcPr>
            <w:tcW w:w="4312" w:type="dxa"/>
          </w:tcPr>
          <w:p w14:paraId="1E72B86D" w14:textId="2C380171" w:rsidR="006B08F4" w:rsidRDefault="006B08F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Network Coverage Map</w:t>
            </w:r>
          </w:p>
        </w:tc>
        <w:tc>
          <w:tcPr>
            <w:tcW w:w="6480" w:type="dxa"/>
          </w:tcPr>
          <w:p w14:paraId="3219ED70" w14:textId="3E673F9A" w:rsidR="006B08F4" w:rsidRDefault="006B08F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F</w:t>
            </w:r>
          </w:p>
        </w:tc>
      </w:tr>
      <w:tr w:rsidR="006B08F4" w:rsidRPr="00374953" w14:paraId="0D068BD9" w14:textId="77777777" w:rsidTr="006D6A69">
        <w:tc>
          <w:tcPr>
            <w:tcW w:w="4312" w:type="dxa"/>
          </w:tcPr>
          <w:p w14:paraId="736C4B60" w14:textId="018CEC6D" w:rsidR="006B08F4" w:rsidRDefault="006B08F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HITRUST Interim Letter</w:t>
            </w:r>
          </w:p>
        </w:tc>
        <w:tc>
          <w:tcPr>
            <w:tcW w:w="6480" w:type="dxa"/>
          </w:tcPr>
          <w:p w14:paraId="1C94A18E" w14:textId="5729BC56" w:rsidR="006B08F4" w:rsidRDefault="006B08F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L</w:t>
            </w:r>
          </w:p>
        </w:tc>
      </w:tr>
      <w:tr w:rsidR="006B08F4" w:rsidRPr="00374953" w14:paraId="653FCAC6" w14:textId="77777777" w:rsidTr="006D6A69">
        <w:tc>
          <w:tcPr>
            <w:tcW w:w="4312" w:type="dxa"/>
          </w:tcPr>
          <w:p w14:paraId="757272D5" w14:textId="29280996" w:rsidR="006B08F4" w:rsidRDefault="006B08F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Tristate Access Management Policy</w:t>
            </w:r>
          </w:p>
        </w:tc>
        <w:tc>
          <w:tcPr>
            <w:tcW w:w="6480" w:type="dxa"/>
          </w:tcPr>
          <w:p w14:paraId="42AC40D4" w14:textId="3A7DD9D4" w:rsidR="006B08F4" w:rsidRDefault="006B08F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L</w:t>
            </w:r>
          </w:p>
        </w:tc>
      </w:tr>
      <w:tr w:rsidR="006B08F4" w:rsidRPr="00374953" w14:paraId="06843DD3" w14:textId="77777777" w:rsidTr="006D6A69">
        <w:tc>
          <w:tcPr>
            <w:tcW w:w="4312" w:type="dxa"/>
          </w:tcPr>
          <w:p w14:paraId="3CCB6E35" w14:textId="324E6BE7" w:rsidR="006B08F4" w:rsidRDefault="006B08F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TriState Information Security Policy 24</w:t>
            </w:r>
          </w:p>
        </w:tc>
        <w:tc>
          <w:tcPr>
            <w:tcW w:w="6480" w:type="dxa"/>
          </w:tcPr>
          <w:p w14:paraId="634FC6A3" w14:textId="5C693082" w:rsidR="006B08F4" w:rsidRDefault="006B08F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L</w:t>
            </w:r>
          </w:p>
        </w:tc>
      </w:tr>
      <w:tr w:rsidR="006B08F4" w:rsidRPr="00374953" w14:paraId="690D5C21" w14:textId="77777777" w:rsidTr="006D6A69">
        <w:tc>
          <w:tcPr>
            <w:tcW w:w="4312" w:type="dxa"/>
          </w:tcPr>
          <w:p w14:paraId="003B4E6C" w14:textId="06FCAA57" w:rsidR="006B08F4" w:rsidRDefault="006B08F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23-74487 Att L1 Terms and Conditions SaaS REDLINE</w:t>
            </w:r>
          </w:p>
        </w:tc>
        <w:tc>
          <w:tcPr>
            <w:tcW w:w="6480" w:type="dxa"/>
          </w:tcPr>
          <w:p w14:paraId="7E3C4419" w14:textId="261F8035" w:rsidR="006B08F4" w:rsidRDefault="006B08F4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Attachment L1</w:t>
            </w: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5DD64" w14:textId="77777777" w:rsidR="005951C9" w:rsidRDefault="005951C9" w:rsidP="00313F29">
      <w:r>
        <w:separator/>
      </w:r>
    </w:p>
  </w:endnote>
  <w:endnote w:type="continuationSeparator" w:id="0">
    <w:p w14:paraId="17091223" w14:textId="77777777" w:rsidR="005951C9" w:rsidRDefault="005951C9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40A11C2" w:rsidR="009D1248" w:rsidRPr="009D1248" w:rsidRDefault="004E6FEE">
    <w:pPr>
      <w:pStyle w:val="Footer"/>
      <w:rPr>
        <w:rFonts w:asciiTheme="minorHAnsi" w:hAnsiTheme="minorHAnsi" w:cstheme="minorHAnsi"/>
        <w:sz w:val="22"/>
        <w:szCs w:val="18"/>
      </w:rPr>
    </w:pPr>
    <w:r>
      <w:rPr>
        <w:rFonts w:asciiTheme="minorHAnsi" w:hAnsiTheme="minorHAnsi" w:cstheme="minorHAnsi"/>
        <w:noProof/>
        <w:snapToGrid/>
        <w:sz w:val="22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157F5A7" wp14:editId="502DBB46">
              <wp:simplePos x="0" y="0"/>
              <wp:positionH relativeFrom="page">
                <wp:posOffset>0</wp:posOffset>
              </wp:positionH>
              <wp:positionV relativeFrom="page">
                <wp:posOffset>9594215</wp:posOffset>
              </wp:positionV>
              <wp:extent cx="7772400" cy="273050"/>
              <wp:effectExtent l="0" t="0" r="0" b="12700"/>
              <wp:wrapNone/>
              <wp:docPr id="2" name="MSIPCMfc63404eb22293d9de926934" descr="{&quot;HashCode&quot;:-2073898117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0DF2747" w14:textId="2AD7E915" w:rsidR="004E6FEE" w:rsidRPr="004E6FEE" w:rsidRDefault="004E6FEE" w:rsidP="004E6FEE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4E6FEE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Sensitivity: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57F5A7" id="_x0000_t202" coordsize="21600,21600" o:spt="202" path="m,l,21600r21600,l21600,xe">
              <v:stroke joinstyle="miter"/>
              <v:path gradientshapeok="t" o:connecttype="rect"/>
            </v:shapetype>
            <v:shape id="MSIPCMfc63404eb22293d9de926934" o:spid="_x0000_s1027" type="#_x0000_t202" alt="{&quot;HashCode&quot;:-2073898117,&quot;Height&quot;:792.0,&quot;Width&quot;:612.0,&quot;Placement&quot;:&quot;Footer&quot;,&quot;Index&quot;:&quot;Primary&quot;,&quot;Section&quot;:1,&quot;Top&quot;:0.0,&quot;Left&quot;:0.0}" style="position:absolute;margin-left:0;margin-top:755.45pt;width:612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" o:allowincell="f" filled="f" stroked="f" strokeweight=".5pt">
              <v:textbox inset=",0,20pt,0">
                <w:txbxContent>
                  <w:p w14:paraId="20DF2747" w14:textId="2AD7E915" w:rsidR="004E6FEE" w:rsidRPr="004E6FEE" w:rsidRDefault="004E6FEE" w:rsidP="004E6FEE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4E6FEE">
                      <w:rPr>
                        <w:rFonts w:ascii="Calibri" w:hAnsi="Calibri" w:cs="Calibri"/>
                        <w:color w:val="000000"/>
                        <w:sz w:val="20"/>
                      </w:rPr>
                      <w:t>Sensitivity: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D1248"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9D1248"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="009D1248"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="009D1248"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="009D1248"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="009D1248"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75175" w14:textId="77777777" w:rsidR="005951C9" w:rsidRDefault="005951C9" w:rsidP="00313F29">
      <w:r>
        <w:separator/>
      </w:r>
    </w:p>
  </w:footnote>
  <w:footnote w:type="continuationSeparator" w:id="0">
    <w:p w14:paraId="48831168" w14:textId="77777777" w:rsidR="005951C9" w:rsidRDefault="005951C9" w:rsidP="00313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720AA" w14:textId="7AB4B433" w:rsidR="004E6FEE" w:rsidRDefault="004E6FEE">
    <w:pPr>
      <w:pStyle w:val="Header"/>
    </w:pPr>
    <w:r>
      <w:rPr>
        <w:noProof/>
        <w:snapToGrid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1720BE1" wp14:editId="45EBC59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772400" cy="273050"/>
              <wp:effectExtent l="0" t="0" r="0" b="12700"/>
              <wp:wrapNone/>
              <wp:docPr id="1" name="MSIPCM336e433f8c9bb1bc732a37e8" descr="{&quot;HashCode&quot;:-2096615829,&quot;Height&quot;:792.0,&quot;Width&quot;:612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8398E54" w14:textId="4EF484CD" w:rsidR="004E6FEE" w:rsidRPr="004E6FEE" w:rsidRDefault="004E6FEE" w:rsidP="004E6FEE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4E6FEE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Sensitivity: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720BE1" id="_x0000_t202" coordsize="21600,21600" o:spt="202" path="m,l,21600r21600,l21600,xe">
              <v:stroke joinstyle="miter"/>
              <v:path gradientshapeok="t" o:connecttype="rect"/>
            </v:shapetype>
            <v:shape id="MSIPCM336e433f8c9bb1bc732a37e8" o:spid="_x0000_s1026" type="#_x0000_t202" alt="{&quot;HashCode&quot;:-2096615829,&quot;Height&quot;:792.0,&quot;Width&quot;:612.0,&quot;Placement&quot;:&quot;Header&quot;,&quot;Index&quot;:&quot;Primary&quot;,&quot;Section&quot;:1,&quot;Top&quot;:0.0,&quot;Left&quot;:0.0}" style="position:absolute;margin-left:0;margin-top:15pt;width:612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" o:allowincell="f" filled="f" stroked="f" strokeweight=".5pt">
              <v:textbox inset=",0,,0">
                <w:txbxContent>
                  <w:p w14:paraId="48398E54" w14:textId="4EF484CD" w:rsidR="004E6FEE" w:rsidRPr="004E6FEE" w:rsidRDefault="004E6FEE" w:rsidP="004E6FEE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4E6FEE">
                      <w:rPr>
                        <w:rFonts w:ascii="Calibri" w:hAnsi="Calibri" w:cs="Calibri"/>
                        <w:color w:val="000000"/>
                        <w:sz w:val="20"/>
                      </w:rPr>
                      <w:t>Sensitivity: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J Nelson">
    <w15:presenceInfo w15:providerId="AD" w15:userId="S::JNelson@deltadentalin.com::0e2c7dff-8307-4fb4-a60f-93bcfe7881ac"/>
  </w15:person>
  <w15:person w15:author="Coble, Roxie">
    <w15:presenceInfo w15:providerId="AD" w15:userId="S::RCoble@idoa.IN.gov::eed3a1b4-f384-40e3-b76a-58cfa04f68e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1FDF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271AC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970B2"/>
    <w:rsid w:val="001A2C46"/>
    <w:rsid w:val="001B118C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1491A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E6FEE"/>
    <w:rsid w:val="004F4B7E"/>
    <w:rsid w:val="004F61F9"/>
    <w:rsid w:val="00501015"/>
    <w:rsid w:val="00516083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951C9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B08F4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37D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725"/>
    <w:rsid w:val="008778B4"/>
    <w:rsid w:val="00880B27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27F8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4200E"/>
    <w:rsid w:val="00C51592"/>
    <w:rsid w:val="00C63E1C"/>
    <w:rsid w:val="00C72571"/>
    <w:rsid w:val="00C74B1D"/>
    <w:rsid w:val="00C91334"/>
    <w:rsid w:val="00C91595"/>
    <w:rsid w:val="00C921E9"/>
    <w:rsid w:val="00CA4F85"/>
    <w:rsid w:val="00CB38AC"/>
    <w:rsid w:val="00CB5506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B6A6D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86E0C"/>
    <w:rsid w:val="00EB100D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0B14"/>
    <w:rsid w:val="00FE2EFE"/>
    <w:rsid w:val="00FF3207"/>
    <w:rsid w:val="00FF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C4200E"/>
    <w:rPr>
      <w:rFonts w:ascii="Courier" w:hAnsi="Courier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952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Melinda Tyo</cp:lastModifiedBy>
  <cp:revision>6</cp:revision>
  <dcterms:created xsi:type="dcterms:W3CDTF">2023-06-22T14:31:00Z</dcterms:created>
  <dcterms:modified xsi:type="dcterms:W3CDTF">2023-06-23T15:17:00Z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795cf14-6016-4dfd-b475-4b8f0b081bb7_Enabled">
    <vt:lpwstr>true</vt:lpwstr>
  </property>
  <property fmtid="{D5CDD505-2E9C-101B-9397-08002B2CF9AE}" pid="3" name="MSIP_Label_5795cf14-6016-4dfd-b475-4b8f0b081bb7_SetDate">
    <vt:lpwstr>2023-06-23T15:17:08Z</vt:lpwstr>
  </property>
  <property fmtid="{D5CDD505-2E9C-101B-9397-08002B2CF9AE}" pid="4" name="MSIP_Label_5795cf14-6016-4dfd-b475-4b8f0b081bb7_Method">
    <vt:lpwstr>Standard</vt:lpwstr>
  </property>
  <property fmtid="{D5CDD505-2E9C-101B-9397-08002B2CF9AE}" pid="5" name="MSIP_Label_5795cf14-6016-4dfd-b475-4b8f0b081bb7_Name">
    <vt:lpwstr>Confidential</vt:lpwstr>
  </property>
  <property fmtid="{D5CDD505-2E9C-101B-9397-08002B2CF9AE}" pid="6" name="MSIP_Label_5795cf14-6016-4dfd-b475-4b8f0b081bb7_SiteId">
    <vt:lpwstr>0092ff14-2fb2-424d-9532-35fa5c10c50b</vt:lpwstr>
  </property>
  <property fmtid="{D5CDD505-2E9C-101B-9397-08002B2CF9AE}" pid="7" name="MSIP_Label_5795cf14-6016-4dfd-b475-4b8f0b081bb7_ActionId">
    <vt:lpwstr>929d83e9-7d69-4bb9-8ad5-d8c4d737733c</vt:lpwstr>
  </property>
  <property fmtid="{D5CDD505-2E9C-101B-9397-08002B2CF9AE}" pid="8" name="MSIP_Label_5795cf14-6016-4dfd-b475-4b8f0b081bb7_ContentBits">
    <vt:lpwstr>3</vt:lpwstr>
  </property>
</Properties>
</file>